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268CA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543AB6F8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6B8A1AAA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2C2DCC0B" w14:textId="77777777"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 xml:space="preserve">PRESENTAZIONE DELLA </w:t>
      </w:r>
      <w:r w:rsidR="00851EDA">
        <w:rPr>
          <w:b/>
        </w:rPr>
        <w:t>CANDIDATURA</w:t>
      </w:r>
      <w:r w:rsidRPr="00B82014">
        <w:rPr>
          <w:b/>
        </w:rPr>
        <w:t xml:space="preserve"> PER L’</w:t>
      </w:r>
      <w:r w:rsidR="009C1AC3">
        <w:rPr>
          <w:b/>
        </w:rPr>
        <w:t>ELEZIONE DEI REVISORI DEI CONTI / REVISORE UNICO</w:t>
      </w:r>
      <w:r w:rsidRPr="00B82014">
        <w:rPr>
          <w:b/>
        </w:rPr>
        <w:t xml:space="preserve"> </w:t>
      </w:r>
    </w:p>
    <w:p w14:paraId="73F98534" w14:textId="04FFC511"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>DEL</w:t>
      </w:r>
      <w:r w:rsidR="00BD786D">
        <w:rPr>
          <w:b/>
        </w:rPr>
        <w:t xml:space="preserve">L’ORDINE DEI </w:t>
      </w:r>
      <w:r w:rsidRPr="00B82014">
        <w:rPr>
          <w:b/>
        </w:rPr>
        <w:t>DOTTORI COMMERCIALISTI E DEGLI ESPERTI CONTABILI</w:t>
      </w:r>
      <w:r w:rsidR="00BD786D">
        <w:rPr>
          <w:b/>
        </w:rPr>
        <w:t xml:space="preserve"> DI </w:t>
      </w:r>
      <w:ins w:id="0" w:author="ODCEC Olbia-Tempio" w:date="2025-11-17T12:31:00Z" w16du:dateUtc="2025-11-17T11:31:00Z">
        <w:r w:rsidR="009A322B">
          <w:rPr>
            <w:b/>
          </w:rPr>
          <w:t>TEMPIO PAUSANIA</w:t>
        </w:r>
      </w:ins>
      <w:del w:id="1" w:author="ODCEC Olbia-Tempio" w:date="2025-11-17T12:31:00Z" w16du:dateUtc="2025-11-17T11:31:00Z">
        <w:r w:rsidR="00BD786D" w:rsidDel="009A322B">
          <w:rPr>
            <w:b/>
          </w:rPr>
          <w:delText>__________</w:delText>
        </w:r>
      </w:del>
    </w:p>
    <w:p w14:paraId="46781978" w14:textId="77777777" w:rsidR="003C009D" w:rsidRDefault="003C009D" w:rsidP="003C009D">
      <w:pPr>
        <w:jc w:val="center"/>
      </w:pPr>
    </w:p>
    <w:p w14:paraId="0875FAEC" w14:textId="77777777" w:rsidR="00851EDA" w:rsidRDefault="00851EDA" w:rsidP="003C009D">
      <w:pPr>
        <w:jc w:val="both"/>
      </w:pPr>
    </w:p>
    <w:p w14:paraId="3127D98C" w14:textId="77777777" w:rsidR="00851EDA" w:rsidRDefault="00851EDA" w:rsidP="00851EDA">
      <w:r>
        <w:t>Il /La sottoscritto/a ______________________________________________nato/a a __________________</w:t>
      </w:r>
    </w:p>
    <w:p w14:paraId="60D190F8" w14:textId="5B2ABCDE" w:rsidR="00851EDA" w:rsidRDefault="00851EDA" w:rsidP="00851EDA">
      <w:pPr>
        <w:jc w:val="both"/>
      </w:pPr>
      <w:r>
        <w:t xml:space="preserve">Il __________________; codice fiscale _____________________; iscritto/a all’Albo dei Dottori Commercialisti e degli Esperti Contabili di_____________________; con numero di iscrizione all’Albo__________ </w:t>
      </w:r>
      <w:r w:rsidR="00071C49">
        <w:t xml:space="preserve">sez. A/B </w:t>
      </w:r>
      <w:r>
        <w:t xml:space="preserve">e </w:t>
      </w:r>
      <w:r w:rsidR="009C1AC3">
        <w:t xml:space="preserve">iscritto </w:t>
      </w:r>
      <w:r>
        <w:t xml:space="preserve">nel Registro dei Revisori Legali </w:t>
      </w:r>
      <w:r w:rsidR="009C1AC3">
        <w:t xml:space="preserve">con numero </w:t>
      </w:r>
      <w:r>
        <w:t>____________,</w:t>
      </w:r>
    </w:p>
    <w:p w14:paraId="62B37460" w14:textId="77777777" w:rsidR="00851EDA" w:rsidRDefault="00851EDA" w:rsidP="00851EDA">
      <w:pPr>
        <w:jc w:val="center"/>
      </w:pPr>
      <w:r>
        <w:t>DICHIARA</w:t>
      </w:r>
    </w:p>
    <w:p w14:paraId="19847180" w14:textId="210C8981" w:rsidR="00851EDA" w:rsidRDefault="00851EDA" w:rsidP="00851EDA">
      <w:pPr>
        <w:jc w:val="both"/>
      </w:pPr>
      <w:r>
        <w:t>di presentare la propria candidatura per la e</w:t>
      </w:r>
      <w:r w:rsidRPr="00202920">
        <w:t xml:space="preserve">lezione del </w:t>
      </w:r>
      <w:r>
        <w:t>C</w:t>
      </w:r>
      <w:r w:rsidRPr="00202920">
        <w:t xml:space="preserve">ollegio dei </w:t>
      </w:r>
      <w:r>
        <w:t>R</w:t>
      </w:r>
      <w:r w:rsidRPr="00202920">
        <w:t>evisori</w:t>
      </w:r>
      <w:del w:id="2" w:author="ODCEC Olbia-Tempio" w:date="2025-11-17T12:31:00Z" w16du:dateUtc="2025-11-17T11:31:00Z">
        <w:r w:rsidDel="009A322B">
          <w:delText>/ Revisore unico</w:delText>
        </w:r>
      </w:del>
      <w:r w:rsidRPr="00202920">
        <w:t xml:space="preserve"> del</w:t>
      </w:r>
      <w:r>
        <w:t>l’Ordine dei D</w:t>
      </w:r>
      <w:r w:rsidRPr="00202920">
        <w:t xml:space="preserve">ottori </w:t>
      </w:r>
      <w:r>
        <w:t>C</w:t>
      </w:r>
      <w:r w:rsidRPr="00202920">
        <w:t xml:space="preserve">ommercialisti e degli </w:t>
      </w:r>
      <w:r>
        <w:t>E</w:t>
      </w:r>
      <w:r w:rsidRPr="00202920">
        <w:t xml:space="preserve">sperti </w:t>
      </w:r>
      <w:r>
        <w:t>C</w:t>
      </w:r>
      <w:r w:rsidRPr="00202920">
        <w:t>ontabili</w:t>
      </w:r>
      <w:r>
        <w:t xml:space="preserve"> di ______________</w:t>
      </w:r>
      <w:r w:rsidRPr="00202920">
        <w:t xml:space="preserve"> </w:t>
      </w:r>
    </w:p>
    <w:p w14:paraId="09030130" w14:textId="77777777" w:rsidR="00851EDA" w:rsidRDefault="00851EDA" w:rsidP="00851EDA">
      <w:pPr>
        <w:spacing w:after="0" w:line="240" w:lineRule="auto"/>
        <w:jc w:val="both"/>
      </w:pPr>
    </w:p>
    <w:p w14:paraId="53513F11" w14:textId="77777777" w:rsidR="00851EDA" w:rsidRDefault="00851EDA" w:rsidP="00851EDA">
      <w:pPr>
        <w:spacing w:after="0" w:line="240" w:lineRule="auto"/>
        <w:jc w:val="both"/>
      </w:pPr>
    </w:p>
    <w:p w14:paraId="6EED4497" w14:textId="08A412DE" w:rsidR="00851EDA" w:rsidRDefault="00851EDA" w:rsidP="00851EDA">
      <w:pPr>
        <w:spacing w:after="0" w:line="240" w:lineRule="auto"/>
        <w:jc w:val="both"/>
      </w:pPr>
      <w:r>
        <w:t xml:space="preserve">Il /La sottoscritto/a dichiara, ai sensi del DPR 445/2000, di non versare in alcuna delle cause di ineleggibilità previste dalla legge </w:t>
      </w:r>
      <w:r w:rsidRPr="00B51459">
        <w:t>e dai regolamenti,</w:t>
      </w:r>
      <w:r>
        <w:t xml:space="preserve"> ed in particolare:</w:t>
      </w:r>
    </w:p>
    <w:p w14:paraId="1F6D57C2" w14:textId="77777777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iscritto nell’albo dei Dottori Commercialisti e degli Esperti Contabili;</w:t>
      </w:r>
    </w:p>
    <w:p w14:paraId="40CC6D8A" w14:textId="77777777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iscritto al Registro dei Revisori legali;</w:t>
      </w:r>
    </w:p>
    <w:p w14:paraId="7D932C95" w14:textId="77777777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in possesso dei requisiti di onorabilità</w:t>
      </w:r>
    </w:p>
    <w:p w14:paraId="491A6281" w14:textId="4A1E9370" w:rsidR="00851EDA" w:rsidRDefault="00851EDA" w:rsidP="00C14C70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non aver ricoperto la carica di revisore</w:t>
      </w:r>
      <w:r w:rsidR="00C14C70">
        <w:t xml:space="preserve"> </w:t>
      </w:r>
      <w:r w:rsidR="00FC3A87" w:rsidRPr="00363B7C">
        <w:t xml:space="preserve">in tutti e </w:t>
      </w:r>
      <w:r w:rsidR="00510D88" w:rsidRPr="00363B7C">
        <w:t xml:space="preserve">due </w:t>
      </w:r>
      <w:r w:rsidR="00EE0567" w:rsidRPr="00363B7C">
        <w:t>i mandati</w:t>
      </w:r>
      <w:r w:rsidR="00336044" w:rsidRPr="00363B7C">
        <w:t xml:space="preserve"> consecutivi </w:t>
      </w:r>
      <w:r w:rsidR="003E271A" w:rsidRPr="00363B7C">
        <w:t>precedenti</w:t>
      </w:r>
    </w:p>
    <w:p w14:paraId="3A89176C" w14:textId="77777777" w:rsidR="00C14C70" w:rsidRDefault="00C14C70" w:rsidP="00851EDA">
      <w:pPr>
        <w:spacing w:after="0" w:line="240" w:lineRule="auto"/>
        <w:jc w:val="both"/>
      </w:pPr>
    </w:p>
    <w:p w14:paraId="1441D7C4" w14:textId="689F18D8" w:rsidR="00851EDA" w:rsidRDefault="00851EDA" w:rsidP="00851EDA">
      <w:pPr>
        <w:spacing w:after="0" w:line="240" w:lineRule="auto"/>
        <w:jc w:val="both"/>
      </w:pPr>
      <w:r>
        <w:t xml:space="preserve">Si allega copia documento di identità </w:t>
      </w:r>
    </w:p>
    <w:p w14:paraId="3CFF3912" w14:textId="77777777" w:rsidR="00851EDA" w:rsidRDefault="00851EDA" w:rsidP="00851EDA">
      <w:pPr>
        <w:spacing w:after="0" w:line="240" w:lineRule="auto"/>
        <w:jc w:val="both"/>
      </w:pPr>
    </w:p>
    <w:p w14:paraId="263D2A3A" w14:textId="77777777" w:rsidR="00851EDA" w:rsidRDefault="00851EDA" w:rsidP="00851EDA">
      <w:pPr>
        <w:spacing w:after="0" w:line="240" w:lineRule="auto"/>
        <w:jc w:val="both"/>
      </w:pPr>
    </w:p>
    <w:p w14:paraId="1389BFE0" w14:textId="77777777" w:rsidR="00851EDA" w:rsidRDefault="00851EDA" w:rsidP="00851EDA">
      <w:pPr>
        <w:spacing w:after="0" w:line="360" w:lineRule="auto"/>
        <w:ind w:left="7080" w:firstLine="708"/>
        <w:jc w:val="both"/>
      </w:pPr>
      <w:r>
        <w:t>Firma</w:t>
      </w:r>
    </w:p>
    <w:p w14:paraId="2692AED2" w14:textId="77777777" w:rsidR="00851EDA" w:rsidRDefault="00851EDA" w:rsidP="00851EDA">
      <w:pPr>
        <w:spacing w:after="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sectPr w:rsidR="00851EDA" w:rsidSect="00FE0B7E">
      <w:headerReference w:type="even" r:id="rId11"/>
      <w:headerReference w:type="default" r:id="rId12"/>
      <w:head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01159" w14:textId="77777777" w:rsidR="00096C49" w:rsidRDefault="00096C49" w:rsidP="00F96595">
      <w:pPr>
        <w:spacing w:after="0" w:line="240" w:lineRule="auto"/>
      </w:pPr>
      <w:r>
        <w:separator/>
      </w:r>
    </w:p>
  </w:endnote>
  <w:endnote w:type="continuationSeparator" w:id="0">
    <w:p w14:paraId="08156876" w14:textId="77777777" w:rsidR="00096C49" w:rsidRDefault="00096C49" w:rsidP="00F96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3C8A5" w14:textId="77777777" w:rsidR="00096C49" w:rsidRDefault="00096C49" w:rsidP="00F96595">
      <w:pPr>
        <w:spacing w:after="0" w:line="240" w:lineRule="auto"/>
      </w:pPr>
      <w:r>
        <w:separator/>
      </w:r>
    </w:p>
  </w:footnote>
  <w:footnote w:type="continuationSeparator" w:id="0">
    <w:p w14:paraId="11EBEFA6" w14:textId="77777777" w:rsidR="00096C49" w:rsidRDefault="00096C49" w:rsidP="00F96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069E1" w14:textId="53E4A8E9" w:rsidR="001F62F2" w:rsidRDefault="001F62F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15DD0" w14:textId="0630E36A" w:rsidR="001F62F2" w:rsidRPr="00BD786D" w:rsidRDefault="001F62F2" w:rsidP="00BD786D">
    <w:pPr>
      <w:pStyle w:val="Intestazione"/>
      <w:jc w:val="right"/>
      <w:rPr>
        <w:i/>
        <w:sz w:val="20"/>
      </w:rPr>
    </w:pPr>
    <w:r w:rsidRPr="00BD786D">
      <w:rPr>
        <w:i/>
        <w:sz w:val="20"/>
      </w:rPr>
      <w:t xml:space="preserve">Modello </w:t>
    </w:r>
    <w:r w:rsidR="003C52AA">
      <w:rPr>
        <w:i/>
        <w:sz w:val="20"/>
      </w:rPr>
      <w:t>A1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C9040" w14:textId="0A1B49A3" w:rsidR="001F62F2" w:rsidRDefault="001F62F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E056C"/>
    <w:multiLevelType w:val="hybridMultilevel"/>
    <w:tmpl w:val="C52EEC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63AD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B27CD"/>
    <w:multiLevelType w:val="hybridMultilevel"/>
    <w:tmpl w:val="F8A0C43E"/>
    <w:lvl w:ilvl="0" w:tplc="32B49F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A08F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C45D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F437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E45D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629C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E436F"/>
    <w:multiLevelType w:val="hybridMultilevel"/>
    <w:tmpl w:val="2BDAC686"/>
    <w:lvl w:ilvl="0" w:tplc="7C58B5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B161C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4420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A50E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D183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62A8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C5C0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16F4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3322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254B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4257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D25D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A20E6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B749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F4C73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F2BE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92178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645383">
    <w:abstractNumId w:val="1"/>
  </w:num>
  <w:num w:numId="2" w16cid:durableId="1540781831">
    <w:abstractNumId w:val="8"/>
  </w:num>
  <w:num w:numId="3" w16cid:durableId="785539786">
    <w:abstractNumId w:val="0"/>
  </w:num>
  <w:num w:numId="4" w16cid:durableId="1451392019">
    <w:abstractNumId w:val="6"/>
  </w:num>
  <w:num w:numId="5" w16cid:durableId="1889951750">
    <w:abstractNumId w:val="24"/>
  </w:num>
  <w:num w:numId="6" w16cid:durableId="854804390">
    <w:abstractNumId w:val="18"/>
  </w:num>
  <w:num w:numId="7" w16cid:durableId="1747067417">
    <w:abstractNumId w:val="13"/>
  </w:num>
  <w:num w:numId="8" w16cid:durableId="504591590">
    <w:abstractNumId w:val="5"/>
  </w:num>
  <w:num w:numId="9" w16cid:durableId="918254939">
    <w:abstractNumId w:val="19"/>
  </w:num>
  <w:num w:numId="10" w16cid:durableId="1418865783">
    <w:abstractNumId w:val="9"/>
  </w:num>
  <w:num w:numId="11" w16cid:durableId="1701664311">
    <w:abstractNumId w:val="20"/>
  </w:num>
  <w:num w:numId="12" w16cid:durableId="1513958694">
    <w:abstractNumId w:val="12"/>
  </w:num>
  <w:num w:numId="13" w16cid:durableId="1948075761">
    <w:abstractNumId w:val="22"/>
  </w:num>
  <w:num w:numId="14" w16cid:durableId="1423338595">
    <w:abstractNumId w:val="4"/>
  </w:num>
  <w:num w:numId="15" w16cid:durableId="86005274">
    <w:abstractNumId w:val="14"/>
  </w:num>
  <w:num w:numId="16" w16cid:durableId="1200244243">
    <w:abstractNumId w:val="10"/>
  </w:num>
  <w:num w:numId="17" w16cid:durableId="616065596">
    <w:abstractNumId w:val="15"/>
  </w:num>
  <w:num w:numId="18" w16cid:durableId="1747416787">
    <w:abstractNumId w:val="3"/>
  </w:num>
  <w:num w:numId="19" w16cid:durableId="1883204443">
    <w:abstractNumId w:val="17"/>
  </w:num>
  <w:num w:numId="20" w16cid:durableId="1563053714">
    <w:abstractNumId w:val="11"/>
  </w:num>
  <w:num w:numId="21" w16cid:durableId="1107847350">
    <w:abstractNumId w:val="7"/>
  </w:num>
  <w:num w:numId="22" w16cid:durableId="313262173">
    <w:abstractNumId w:val="16"/>
  </w:num>
  <w:num w:numId="23" w16cid:durableId="103426039">
    <w:abstractNumId w:val="23"/>
  </w:num>
  <w:num w:numId="24" w16cid:durableId="1531843125">
    <w:abstractNumId w:val="21"/>
  </w:num>
  <w:num w:numId="25" w16cid:durableId="14859675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8111989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ODCEC Olbia-Tempio">
    <w15:presenceInfo w15:providerId="AD" w15:userId="S::admin@odcecolbia.onmicrosoft.com::1b2c98b8-17f1-43e5-b65f-513a48bd18f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09D"/>
    <w:rsid w:val="000220A4"/>
    <w:rsid w:val="00063A74"/>
    <w:rsid w:val="00071C49"/>
    <w:rsid w:val="0008154F"/>
    <w:rsid w:val="00096C49"/>
    <w:rsid w:val="000B6803"/>
    <w:rsid w:val="001321C3"/>
    <w:rsid w:val="001F62F2"/>
    <w:rsid w:val="00252453"/>
    <w:rsid w:val="002E11DA"/>
    <w:rsid w:val="003145FB"/>
    <w:rsid w:val="00336044"/>
    <w:rsid w:val="00363B7C"/>
    <w:rsid w:val="00392067"/>
    <w:rsid w:val="003C009D"/>
    <w:rsid w:val="003C32EF"/>
    <w:rsid w:val="003C52AA"/>
    <w:rsid w:val="003E271A"/>
    <w:rsid w:val="00465C50"/>
    <w:rsid w:val="004936C7"/>
    <w:rsid w:val="004A1606"/>
    <w:rsid w:val="004B5BC5"/>
    <w:rsid w:val="00503A41"/>
    <w:rsid w:val="00510D6F"/>
    <w:rsid w:val="00510D88"/>
    <w:rsid w:val="00577D2E"/>
    <w:rsid w:val="00666419"/>
    <w:rsid w:val="00732ACA"/>
    <w:rsid w:val="0079389B"/>
    <w:rsid w:val="00816BD4"/>
    <w:rsid w:val="00844F68"/>
    <w:rsid w:val="00851EDA"/>
    <w:rsid w:val="00874058"/>
    <w:rsid w:val="00907DFF"/>
    <w:rsid w:val="00970E7D"/>
    <w:rsid w:val="009A322B"/>
    <w:rsid w:val="009C1AC3"/>
    <w:rsid w:val="00A2522F"/>
    <w:rsid w:val="00B82014"/>
    <w:rsid w:val="00BB6103"/>
    <w:rsid w:val="00BD4175"/>
    <w:rsid w:val="00BD786D"/>
    <w:rsid w:val="00C14C70"/>
    <w:rsid w:val="00CA54F1"/>
    <w:rsid w:val="00CE3EAD"/>
    <w:rsid w:val="00CF217D"/>
    <w:rsid w:val="00D30D05"/>
    <w:rsid w:val="00D507D6"/>
    <w:rsid w:val="00E00C30"/>
    <w:rsid w:val="00EB60FF"/>
    <w:rsid w:val="00EE0567"/>
    <w:rsid w:val="00EF12AA"/>
    <w:rsid w:val="00F138D0"/>
    <w:rsid w:val="00F54B04"/>
    <w:rsid w:val="00F55DC6"/>
    <w:rsid w:val="00F76AC5"/>
    <w:rsid w:val="00F80195"/>
    <w:rsid w:val="00F96595"/>
    <w:rsid w:val="00FB1BA2"/>
    <w:rsid w:val="00FC3A87"/>
    <w:rsid w:val="00FE0B7E"/>
    <w:rsid w:val="00FE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A35B88F"/>
  <w15:docId w15:val="{C6EB90E0-984B-435C-A171-4965B7CF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16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32AC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5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522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6595"/>
  </w:style>
  <w:style w:type="paragraph" w:styleId="Pidipagina">
    <w:name w:val="footer"/>
    <w:basedOn w:val="Normale"/>
    <w:link w:val="Pidipagina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6595"/>
  </w:style>
  <w:style w:type="character" w:styleId="Rimandocommento">
    <w:name w:val="annotation reference"/>
    <w:rsid w:val="003E271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E2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3E271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071C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45FDFA1F051A4F895C97E01256C988" ma:contentTypeVersion="11" ma:contentTypeDescription="Creare un nuovo documento." ma:contentTypeScope="" ma:versionID="c5da3b1743844167af08b47b16117067">
  <xsd:schema xmlns:xsd="http://www.w3.org/2001/XMLSchema" xmlns:xs="http://www.w3.org/2001/XMLSchema" xmlns:p="http://schemas.microsoft.com/office/2006/metadata/properties" xmlns:ns3="cbb7060e-dabe-4746-9b27-39e20297e974" xmlns:ns4="ca4dd61c-43ec-4ed3-974d-e5525bd01a1f" targetNamespace="http://schemas.microsoft.com/office/2006/metadata/properties" ma:root="true" ma:fieldsID="bfbc837e0c59e7a8dc843cdafeccbd80" ns3:_="" ns4:_="">
    <xsd:import namespace="cbb7060e-dabe-4746-9b27-39e20297e974"/>
    <xsd:import namespace="ca4dd61c-43ec-4ed3-974d-e5525bd01a1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7060e-dabe-4746-9b27-39e20297e9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4dd61c-43ec-4ed3-974d-e5525bd01a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EC8AC2-021E-48FC-BE85-8EB40DF4BC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B941DB-9AE9-4ED9-A774-A042B563E3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7060e-dabe-4746-9b27-39e20297e974"/>
    <ds:schemaRef ds:uri="ca4dd61c-43ec-4ed3-974d-e5525bd01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AB0404-6EF1-4B86-9CA7-46E5953F9A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08E708-212E-424A-8CFD-1F05AE539C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Eramo Marisa</dc:creator>
  <cp:lastModifiedBy>ODCEC Olbia-Tempio</cp:lastModifiedBy>
  <cp:revision>5</cp:revision>
  <cp:lastPrinted>2011-12-05T14:01:00Z</cp:lastPrinted>
  <dcterms:created xsi:type="dcterms:W3CDTF">2025-05-23T14:48:00Z</dcterms:created>
  <dcterms:modified xsi:type="dcterms:W3CDTF">2025-11-17T11:31:00Z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0x010100CF45FDFA1F051A4F895C97E01256C988</vt:lpwstr>
  </property>
</Properties>
</file>